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53A" w:rsidRPr="00CB6078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1E6C6D" w:rsidRPr="00AD3C21" w:rsidTr="0005274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C6D" w:rsidRDefault="001E6C6D" w:rsidP="0005274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C6D" w:rsidRPr="00AD3C21" w:rsidRDefault="001E6C6D" w:rsidP="0005274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1E6C6D">
              <w:rPr>
                <w:b/>
                <w:sz w:val="26"/>
                <w:szCs w:val="26"/>
                <w:lang w:val="en-US"/>
              </w:rPr>
              <w:t>203A154</w:t>
            </w:r>
          </w:p>
        </w:tc>
      </w:tr>
      <w:tr w:rsidR="001E6C6D" w:rsidTr="0005274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C6D" w:rsidRDefault="001E6C6D" w:rsidP="0005274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C6D" w:rsidRPr="00C44B8B" w:rsidRDefault="001E6C6D" w:rsidP="0005274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r w:rsidRPr="001E6C6D">
              <w:rPr>
                <w:b/>
                <w:sz w:val="26"/>
                <w:szCs w:val="26"/>
                <w:u w:val="single"/>
                <w:lang w:val="en-US"/>
              </w:rPr>
              <w:t>2286948</w:t>
            </w:r>
          </w:p>
        </w:tc>
      </w:tr>
    </w:tbl>
    <w:p w:rsidR="0026453A" w:rsidRPr="00CB6078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26453A" w:rsidRPr="00CB6078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 </w:t>
      </w:r>
    </w:p>
    <w:p w:rsidR="0026453A" w:rsidRPr="00CB6078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26453A" w:rsidRPr="00CB6078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1F5706" w:rsidRPr="00CB6078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26453A" w:rsidRPr="00CB6078" w:rsidRDefault="0026453A" w:rsidP="0026453A"/>
    <w:p w:rsidR="008014AF" w:rsidRPr="00CB6078" w:rsidRDefault="008014AF" w:rsidP="0026453A"/>
    <w:p w:rsidR="0026453A" w:rsidRPr="00CB6078" w:rsidRDefault="0026453A" w:rsidP="0026453A"/>
    <w:p w:rsidR="004F6968" w:rsidRPr="00CB607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4B7D89" w:rsidRPr="00CB6078">
        <w:rPr>
          <w:b/>
          <w:sz w:val="26"/>
          <w:szCs w:val="26"/>
        </w:rPr>
        <w:t>___</w:t>
      </w:r>
      <w:r w:rsidR="00CA6959" w:rsidRPr="001E6C6D">
        <w:rPr>
          <w:b/>
          <w:sz w:val="26"/>
          <w:szCs w:val="26"/>
        </w:rPr>
        <w:t>Швеллер 16П</w:t>
      </w:r>
      <w:r w:rsidR="00843900" w:rsidRPr="00CB6078">
        <w:rPr>
          <w:b/>
          <w:sz w:val="26"/>
          <w:szCs w:val="26"/>
        </w:rPr>
        <w:t>_____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>Технические требования</w:t>
      </w:r>
      <w:r w:rsidR="00A62E44">
        <w:rPr>
          <w:sz w:val="24"/>
          <w:szCs w:val="24"/>
        </w:rPr>
        <w:t xml:space="preserve"> и </w:t>
      </w:r>
      <w:r w:rsidRPr="00CB6078">
        <w:rPr>
          <w:sz w:val="24"/>
          <w:szCs w:val="24"/>
        </w:rPr>
        <w:t xml:space="preserve">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4B7D89" w:rsidRPr="00CB6078">
        <w:rPr>
          <w:sz w:val="24"/>
          <w:szCs w:val="24"/>
        </w:rPr>
        <w:t>______</w:t>
      </w:r>
      <w:r w:rsidR="00CA6959">
        <w:rPr>
          <w:sz w:val="24"/>
          <w:szCs w:val="24"/>
        </w:rPr>
        <w:t>ГОСТ 8240-97</w:t>
      </w:r>
      <w:r w:rsidR="00843900" w:rsidRPr="00CB6078">
        <w:rPr>
          <w:sz w:val="24"/>
          <w:szCs w:val="24"/>
        </w:rPr>
        <w:t>___________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CB6078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b/>
          <w:sz w:val="24"/>
          <w:szCs w:val="24"/>
          <w:u w:val="single"/>
        </w:rPr>
      </w:pPr>
      <w:r w:rsidRPr="00CB6078">
        <w:rPr>
          <w:sz w:val="24"/>
          <w:szCs w:val="24"/>
        </w:rPr>
        <w:t xml:space="preserve"> </w:t>
      </w:r>
      <w:r w:rsidR="00CA6959" w:rsidRPr="001E6C6D">
        <w:rPr>
          <w:b/>
          <w:sz w:val="24"/>
          <w:szCs w:val="24"/>
          <w:u w:val="single"/>
        </w:rPr>
        <w:t>ГОСТ 8240-97 «Швеллеры стальные горячекатаные. Сортамент»</w:t>
      </w:r>
      <w:r w:rsidR="00E36A51" w:rsidRPr="001E6C6D">
        <w:rPr>
          <w:b/>
          <w:sz w:val="24"/>
          <w:szCs w:val="24"/>
          <w:u w:val="single"/>
        </w:rPr>
        <w:t>;</w:t>
      </w:r>
    </w:p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CB6078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2.4. </w:t>
      </w:r>
      <w:r w:rsidR="00612811" w:rsidRPr="00CB6078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CB6078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</w:t>
      </w:r>
      <w:r w:rsidR="00E5567C" w:rsidRPr="00CB6078">
        <w:rPr>
          <w:sz w:val="24"/>
          <w:szCs w:val="24"/>
        </w:rPr>
        <w:t xml:space="preserve"> маркировка, </w:t>
      </w:r>
      <w:r w:rsidR="002E6C8A" w:rsidRPr="00CB6078">
        <w:rPr>
          <w:sz w:val="24"/>
          <w:szCs w:val="24"/>
        </w:rPr>
        <w:t>транспортирование</w:t>
      </w:r>
      <w:r w:rsidRPr="00CB6078">
        <w:rPr>
          <w:sz w:val="24"/>
          <w:szCs w:val="24"/>
        </w:rPr>
        <w:t>,</w:t>
      </w:r>
      <w:r w:rsidR="002E6C8A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условия и сроки хранения </w:t>
      </w:r>
      <w:r w:rsidR="00620938" w:rsidRPr="00CB6078">
        <w:rPr>
          <w:sz w:val="24"/>
          <w:szCs w:val="24"/>
        </w:rPr>
        <w:t>металлопроката</w:t>
      </w:r>
      <w:r w:rsidR="00EC05CC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>,</w:t>
      </w:r>
      <w:r w:rsidR="00767806" w:rsidRPr="00CB6078">
        <w:rPr>
          <w:sz w:val="24"/>
          <w:szCs w:val="24"/>
        </w:rPr>
        <w:t xml:space="preserve"> </w:t>
      </w:r>
      <w:r w:rsidR="00612811" w:rsidRPr="00CB6078">
        <w:rPr>
          <w:sz w:val="24"/>
          <w:szCs w:val="24"/>
        </w:rPr>
        <w:t>ГОСТ 14192</w:t>
      </w:r>
      <w:r w:rsidR="002E6C8A" w:rsidRPr="00CB6078">
        <w:rPr>
          <w:sz w:val="24"/>
          <w:szCs w:val="24"/>
        </w:rPr>
        <w:t xml:space="preserve"> </w:t>
      </w:r>
      <w:r w:rsidR="00C4476E" w:rsidRPr="00CB6078">
        <w:rPr>
          <w:sz w:val="24"/>
          <w:szCs w:val="24"/>
        </w:rPr>
        <w:t>–</w:t>
      </w:r>
      <w:r w:rsidR="002E6C8A" w:rsidRPr="00CB6078">
        <w:rPr>
          <w:sz w:val="24"/>
          <w:szCs w:val="24"/>
        </w:rPr>
        <w:t xml:space="preserve"> 96</w:t>
      </w:r>
      <w:r w:rsidR="00C4476E" w:rsidRPr="00CB6078">
        <w:rPr>
          <w:sz w:val="24"/>
          <w:szCs w:val="24"/>
        </w:rPr>
        <w:t xml:space="preserve">, </w:t>
      </w:r>
      <w:r w:rsidR="00134051" w:rsidRPr="00CB6078">
        <w:rPr>
          <w:sz w:val="24"/>
          <w:szCs w:val="24"/>
        </w:rPr>
        <w:t xml:space="preserve">ГОСТ 7566-94, </w:t>
      </w:r>
      <w:r w:rsidR="007D1AD9" w:rsidRPr="00CB6078">
        <w:rPr>
          <w:sz w:val="24"/>
          <w:szCs w:val="24"/>
        </w:rPr>
        <w:t xml:space="preserve">ГОСТ </w:t>
      </w:r>
      <w:r w:rsidR="00BD7275" w:rsidRPr="00CB6078">
        <w:rPr>
          <w:sz w:val="24"/>
          <w:szCs w:val="24"/>
        </w:rPr>
        <w:t>перечисленных в п.2</w:t>
      </w:r>
      <w:r w:rsidR="00AA7E8E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AA7E8E" w:rsidRPr="00CB6078">
        <w:rPr>
          <w:sz w:val="24"/>
          <w:szCs w:val="24"/>
        </w:rPr>
        <w:t xml:space="preserve"> данного ТЗ</w:t>
      </w:r>
      <w:r w:rsidR="007D1AD9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>или соответствующих МЭК</w:t>
      </w:r>
      <w:r w:rsidR="00612811" w:rsidRPr="00CB6078">
        <w:rPr>
          <w:sz w:val="24"/>
          <w:szCs w:val="24"/>
        </w:rPr>
        <w:t>.</w:t>
      </w:r>
      <w:proofErr w:type="gramEnd"/>
      <w:r w:rsidR="00612811" w:rsidRPr="00CB6078">
        <w:rPr>
          <w:sz w:val="24"/>
          <w:szCs w:val="24"/>
        </w:rPr>
        <w:t xml:space="preserve"> </w:t>
      </w:r>
      <w:r w:rsidR="003A2F10" w:rsidRPr="00CB60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CB60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CB6078">
        <w:rPr>
          <w:sz w:val="24"/>
          <w:szCs w:val="24"/>
        </w:rPr>
        <w:t>продукции</w:t>
      </w:r>
      <w:r w:rsidR="00612811" w:rsidRPr="00CB6078">
        <w:rPr>
          <w:sz w:val="24"/>
          <w:szCs w:val="24"/>
        </w:rPr>
        <w:t>.</w:t>
      </w:r>
    </w:p>
    <w:p w:rsidR="00ED644C" w:rsidRPr="00CB60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</w:t>
      </w:r>
      <w:r w:rsidR="00C4476E" w:rsidRPr="00CB6078">
        <w:rPr>
          <w:sz w:val="24"/>
          <w:szCs w:val="24"/>
        </w:rPr>
        <w:t xml:space="preserve">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должны соответствовать требованиям </w:t>
      </w:r>
      <w:r w:rsidR="00D45268" w:rsidRPr="00CB6078">
        <w:rPr>
          <w:sz w:val="24"/>
          <w:szCs w:val="24"/>
        </w:rPr>
        <w:t xml:space="preserve">ГОСТ 7566-94, </w:t>
      </w:r>
      <w:r w:rsidR="00BD7275" w:rsidRPr="00CB6078">
        <w:rPr>
          <w:sz w:val="24"/>
          <w:szCs w:val="24"/>
        </w:rPr>
        <w:t>ГОСТ перечисленным в п.2</w:t>
      </w:r>
      <w:r w:rsidR="005E4351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5E4351" w:rsidRPr="00CB6078">
        <w:rPr>
          <w:sz w:val="24"/>
          <w:szCs w:val="24"/>
        </w:rPr>
        <w:t xml:space="preserve"> данного ТЗ</w:t>
      </w:r>
      <w:r w:rsidR="00D37612" w:rsidRPr="00CB6078">
        <w:rPr>
          <w:sz w:val="24"/>
          <w:szCs w:val="24"/>
        </w:rPr>
        <w:t>.</w:t>
      </w:r>
    </w:p>
    <w:p w:rsidR="00DE0EA0" w:rsidRPr="00CB6078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</w:t>
      </w:r>
      <w:r w:rsidR="00497866" w:rsidRPr="00CB6078">
        <w:rPr>
          <w:szCs w:val="24"/>
        </w:rPr>
        <w:t>кладк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и транспортировк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</w:t>
      </w:r>
      <w:r w:rsidR="00620938" w:rsidRPr="00CB6078">
        <w:rPr>
          <w:szCs w:val="24"/>
        </w:rPr>
        <w:t>металлопроката</w:t>
      </w:r>
      <w:r w:rsidR="00497866" w:rsidRPr="00CB6078">
        <w:rPr>
          <w:szCs w:val="24"/>
        </w:rPr>
        <w:t xml:space="preserve"> долж</w:t>
      </w:r>
      <w:r w:rsidRPr="00CB6078">
        <w:rPr>
          <w:szCs w:val="24"/>
        </w:rPr>
        <w:t>е</w:t>
      </w:r>
      <w:r w:rsidR="00497866" w:rsidRPr="00CB6078">
        <w:rPr>
          <w:szCs w:val="24"/>
        </w:rPr>
        <w:t xml:space="preserve">н предотвратить </w:t>
      </w:r>
      <w:r w:rsidR="00620938" w:rsidRPr="00CB6078">
        <w:rPr>
          <w:szCs w:val="24"/>
        </w:rPr>
        <w:t>его</w:t>
      </w:r>
      <w:r w:rsidR="00497866" w:rsidRPr="00CB6078">
        <w:rPr>
          <w:szCs w:val="24"/>
        </w:rPr>
        <w:t xml:space="preserve"> повреждение или порчу во время перевозки</w:t>
      </w:r>
      <w:r w:rsidRPr="00CB6078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CB6078">
        <w:rPr>
          <w:szCs w:val="24"/>
        </w:rPr>
        <w:t>.</w:t>
      </w:r>
    </w:p>
    <w:p w:rsidR="00CC3003" w:rsidRPr="00CB6078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Упаковка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>.</w:t>
      </w:r>
    </w:p>
    <w:p w:rsidR="0024201B" w:rsidRPr="00CB6078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24201B" w:rsidRPr="00CB6078">
        <w:rPr>
          <w:szCs w:val="24"/>
        </w:rPr>
        <w:t xml:space="preserve">Каждая партия </w:t>
      </w:r>
      <w:r w:rsidR="00620938" w:rsidRPr="00CB6078">
        <w:rPr>
          <w:szCs w:val="24"/>
        </w:rPr>
        <w:t>металлопроката</w:t>
      </w:r>
      <w:r w:rsidR="0024201B" w:rsidRPr="00CB6078">
        <w:rPr>
          <w:szCs w:val="24"/>
        </w:rPr>
        <w:t xml:space="preserve"> должна подвергаться приемо-сдаточным испытаниям </w:t>
      </w:r>
      <w:r w:rsidR="00C07D2C" w:rsidRPr="00CB6078">
        <w:rPr>
          <w:szCs w:val="24"/>
        </w:rPr>
        <w:t xml:space="preserve">в соответствие с </w:t>
      </w:r>
      <w:r w:rsidR="00D45268" w:rsidRPr="00CB6078">
        <w:rPr>
          <w:szCs w:val="24"/>
        </w:rPr>
        <w:t xml:space="preserve">ГОСТ 7566-94, </w:t>
      </w:r>
      <w:r w:rsidR="001666F9" w:rsidRPr="00CB6078">
        <w:rPr>
          <w:szCs w:val="24"/>
        </w:rPr>
        <w:t xml:space="preserve">ГОСТ </w:t>
      </w:r>
      <w:proofErr w:type="gramStart"/>
      <w:r w:rsidR="001666F9" w:rsidRPr="00CB6078">
        <w:rPr>
          <w:szCs w:val="24"/>
        </w:rPr>
        <w:t>перечисле</w:t>
      </w:r>
      <w:r w:rsidR="00726353" w:rsidRPr="00CB6078">
        <w:rPr>
          <w:szCs w:val="24"/>
        </w:rPr>
        <w:t>н</w:t>
      </w:r>
      <w:r w:rsidR="00BD7275" w:rsidRPr="00CB6078">
        <w:rPr>
          <w:szCs w:val="24"/>
        </w:rPr>
        <w:t>ных</w:t>
      </w:r>
      <w:proofErr w:type="gramEnd"/>
      <w:r w:rsidR="00BD7275" w:rsidRPr="00CB6078">
        <w:rPr>
          <w:szCs w:val="24"/>
        </w:rPr>
        <w:t xml:space="preserve"> в п.2</w:t>
      </w:r>
      <w:r w:rsidR="001666F9" w:rsidRPr="00CB6078">
        <w:rPr>
          <w:szCs w:val="24"/>
        </w:rPr>
        <w:t>.</w:t>
      </w:r>
      <w:r w:rsidR="00EE174C" w:rsidRPr="00CB6078">
        <w:rPr>
          <w:szCs w:val="24"/>
        </w:rPr>
        <w:t>3</w:t>
      </w:r>
      <w:r w:rsidR="001666F9" w:rsidRPr="00CB6078">
        <w:rPr>
          <w:szCs w:val="24"/>
        </w:rPr>
        <w:t xml:space="preserve"> данного ТЗ</w:t>
      </w:r>
      <w:r w:rsidR="00DE0EA0" w:rsidRPr="00CB6078">
        <w:rPr>
          <w:szCs w:val="24"/>
        </w:rPr>
        <w:t>.</w:t>
      </w:r>
    </w:p>
    <w:p w:rsidR="00AC31A0" w:rsidRPr="00CB6078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ab/>
        <w:t>2.6</w:t>
      </w:r>
      <w:r w:rsidR="00AC31A0" w:rsidRPr="00CB6078">
        <w:rPr>
          <w:szCs w:val="24"/>
        </w:rPr>
        <w:t xml:space="preserve">. </w:t>
      </w:r>
      <w:r w:rsidR="00F92D7E" w:rsidRPr="00CB6078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>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p w:rsidR="004A2665" w:rsidRPr="00CB6078" w:rsidRDefault="004A2665" w:rsidP="00451C4D">
      <w:pPr>
        <w:rPr>
          <w:sz w:val="26"/>
          <w:szCs w:val="26"/>
        </w:rPr>
      </w:pPr>
    </w:p>
    <w:p w:rsidR="008F73A3" w:rsidRPr="00CB6078" w:rsidRDefault="008F73A3" w:rsidP="008F73A3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F73A3" w:rsidRPr="00CB6078" w:rsidRDefault="008F73A3" w:rsidP="008F73A3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</w:t>
      </w:r>
      <w:r w:rsidR="00515EFF" w:rsidRPr="00CB6078">
        <w:rPr>
          <w:sz w:val="22"/>
          <w:szCs w:val="22"/>
        </w:rPr>
        <w:t xml:space="preserve">       </w:t>
      </w:r>
      <w:r w:rsidRPr="00CB6078">
        <w:rPr>
          <w:sz w:val="22"/>
          <w:szCs w:val="22"/>
        </w:rPr>
        <w:t xml:space="preserve">     подпись                </w:t>
      </w:r>
      <w:r w:rsidR="001D6900" w:rsidRPr="00CB6078">
        <w:rPr>
          <w:sz w:val="22"/>
          <w:szCs w:val="22"/>
        </w:rPr>
        <w:t xml:space="preserve">   </w:t>
      </w:r>
      <w:r w:rsidR="00515EFF" w:rsidRPr="00CB6078">
        <w:rPr>
          <w:sz w:val="22"/>
          <w:szCs w:val="22"/>
        </w:rPr>
        <w:t xml:space="preserve">     </w:t>
      </w:r>
      <w:r w:rsidR="001D6900" w:rsidRPr="00CB6078">
        <w:rPr>
          <w:sz w:val="22"/>
          <w:szCs w:val="22"/>
        </w:rPr>
        <w:t xml:space="preserve">  </w:t>
      </w:r>
      <w:r w:rsidRPr="00CB6078">
        <w:rPr>
          <w:sz w:val="22"/>
          <w:szCs w:val="22"/>
        </w:rPr>
        <w:t xml:space="preserve">Фамилия И.О.         </w:t>
      </w: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3D71" w:rsidRDefault="00B33D71">
      <w:r>
        <w:separator/>
      </w:r>
    </w:p>
  </w:endnote>
  <w:endnote w:type="continuationSeparator" w:id="0">
    <w:p w:rsidR="00B33D71" w:rsidRDefault="00B33D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3D71" w:rsidRDefault="00B33D71">
      <w:r>
        <w:separator/>
      </w:r>
    </w:p>
  </w:footnote>
  <w:footnote w:type="continuationSeparator" w:id="0">
    <w:p w:rsidR="00B33D71" w:rsidRDefault="00B33D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EB500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C6D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3D71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6959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002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516AD-D436-41A4-83C2-8E58E86C3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944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Anufriev.AV</cp:lastModifiedBy>
  <cp:revision>3</cp:revision>
  <cp:lastPrinted>2010-09-30T13:29:00Z</cp:lastPrinted>
  <dcterms:created xsi:type="dcterms:W3CDTF">2014-04-16T09:21:00Z</dcterms:created>
  <dcterms:modified xsi:type="dcterms:W3CDTF">2014-09-12T11:20:00Z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